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bookmarkStart w:id="9" w:name="_GoBack"/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bookmarkEnd w:id="9"/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ins w:id="10" w:author="Miruška Hrabčáková" w:date="2017-03-17T10:34:00Z">
              <w:r w:rsidR="00D27142">
                <w:rPr>
                  <w:i/>
                  <w:iCs/>
                  <w:color w:val="0000FF"/>
                  <w:sz w:val="20"/>
                </w:rPr>
                <w:t xml:space="preserve">V prípade využitia zjednodušeného vykazovania </w:t>
              </w:r>
            </w:ins>
            <w:ins w:id="11" w:author="Miruška Hrabčáková" w:date="2017-03-17T10:40:00Z">
              <w:r w:rsidR="00D50D9D">
                <w:rPr>
                  <w:i/>
                  <w:iCs/>
                  <w:color w:val="0000FF"/>
                  <w:sz w:val="20"/>
                </w:rPr>
                <w:t xml:space="preserve">výdavkov </w:t>
              </w:r>
            </w:ins>
            <w:ins w:id="12" w:author="Miruška Hrabčáková" w:date="2017-03-17T10:39:00Z">
              <w:r w:rsidR="00D50D9D">
                <w:rPr>
                  <w:i/>
                  <w:iCs/>
                  <w:color w:val="0000FF"/>
                  <w:sz w:val="20"/>
                </w:rPr>
                <w:t xml:space="preserve">formou paušálnej sadzby </w:t>
              </w:r>
            </w:ins>
            <w:ins w:id="13" w:author="Miruška Hrabčáková" w:date="2017-03-17T10:34:00Z">
              <w:r w:rsidR="00D27142">
                <w:rPr>
                  <w:i/>
                  <w:iCs/>
                  <w:color w:val="0000FF"/>
                  <w:sz w:val="20"/>
                </w:rPr>
                <w:t xml:space="preserve">žiadateľ uvedie </w:t>
              </w:r>
            </w:ins>
            <w:ins w:id="14" w:author="Miruška Hrabčáková" w:date="2017-03-17T10:37:00Z">
              <w:r w:rsidR="00D27142">
                <w:rPr>
                  <w:i/>
                  <w:iCs/>
                  <w:color w:val="0000FF"/>
                  <w:sz w:val="20"/>
                </w:rPr>
                <w:t>osobitne</w:t>
              </w:r>
            </w:ins>
            <w:ins w:id="15" w:author="Miruška Hrabčáková" w:date="2017-03-17T10:34:00Z">
              <w:r w:rsidR="00D27142">
                <w:rPr>
                  <w:i/>
                  <w:iCs/>
                  <w:color w:val="0000FF"/>
                  <w:sz w:val="20"/>
                </w:rPr>
                <w:t xml:space="preserve"> </w:t>
              </w:r>
            </w:ins>
            <w:ins w:id="16" w:author="Miruška Hrabčáková" w:date="2017-03-17T10:42:00Z">
              <w:r w:rsidR="00D50D9D">
                <w:rPr>
                  <w:i/>
                  <w:iCs/>
                  <w:color w:val="0000FF"/>
                  <w:sz w:val="20"/>
                </w:rPr>
                <w:t>obdobie</w:t>
              </w:r>
              <w:r w:rsidR="00EC683A">
                <w:rPr>
                  <w:i/>
                  <w:iCs/>
                  <w:color w:val="0000FF"/>
                  <w:sz w:val="20"/>
                </w:rPr>
                <w:t xml:space="preserve"> trvania</w:t>
              </w:r>
            </w:ins>
            <w:ins w:id="17" w:author="Miruška Hrabčáková" w:date="2017-03-17T10:34:00Z">
              <w:r w:rsidR="00EC683A">
                <w:rPr>
                  <w:i/>
                  <w:iCs/>
                  <w:color w:val="0000FF"/>
                  <w:sz w:val="20"/>
                </w:rPr>
                <w:t xml:space="preserve"> odborných činnost</w:t>
              </w:r>
            </w:ins>
            <w:ins w:id="18" w:author="Miruška Hrabčáková" w:date="2017-03-17T10:42:00Z">
              <w:r w:rsidR="00EC683A">
                <w:rPr>
                  <w:i/>
                  <w:iCs/>
                  <w:color w:val="0000FF"/>
                  <w:sz w:val="20"/>
                </w:rPr>
                <w:t>í</w:t>
              </w:r>
            </w:ins>
            <w:ins w:id="19" w:author="Miruška Hrabčáková" w:date="2017-03-17T10:34:00Z">
              <w:r w:rsidR="00D27142">
                <w:rPr>
                  <w:i/>
                  <w:iCs/>
                  <w:color w:val="0000FF"/>
                  <w:sz w:val="20"/>
                </w:rPr>
                <w:t xml:space="preserve"> na aktivite a</w:t>
              </w:r>
            </w:ins>
            <w:ins w:id="20" w:author="Miruška Hrabčáková" w:date="2017-03-17T10:37:00Z">
              <w:r w:rsidR="00D27142">
                <w:rPr>
                  <w:i/>
                  <w:iCs/>
                  <w:color w:val="0000FF"/>
                  <w:sz w:val="20"/>
                </w:rPr>
                <w:t xml:space="preserve"> osobitne </w:t>
              </w:r>
            </w:ins>
            <w:ins w:id="21" w:author="Miruška Hrabčáková" w:date="2017-03-17T10:42:00Z">
              <w:r w:rsidR="00EC683A">
                <w:rPr>
                  <w:i/>
                  <w:iCs/>
                  <w:color w:val="0000FF"/>
                  <w:sz w:val="20"/>
                </w:rPr>
                <w:t>obdobie trvania</w:t>
              </w:r>
            </w:ins>
            <w:ins w:id="22" w:author="Miruška Hrabčáková" w:date="2017-03-17T10:37:00Z">
              <w:r w:rsidR="00EC683A">
                <w:rPr>
                  <w:i/>
                  <w:iCs/>
                  <w:color w:val="0000FF"/>
                  <w:sz w:val="20"/>
                </w:rPr>
                <w:t xml:space="preserve"> </w:t>
              </w:r>
            </w:ins>
            <w:ins w:id="23" w:author="Miruška Hrabčáková" w:date="2017-03-17T10:36:00Z">
              <w:r w:rsidR="00EC683A">
                <w:rPr>
                  <w:i/>
                  <w:iCs/>
                  <w:color w:val="0000FF"/>
                  <w:sz w:val="20"/>
                </w:rPr>
                <w:t>činnost</w:t>
              </w:r>
            </w:ins>
            <w:ins w:id="24" w:author="Miruška Hrabčáková" w:date="2017-03-17T10:42:00Z">
              <w:r w:rsidR="00E9086D">
                <w:rPr>
                  <w:i/>
                  <w:iCs/>
                  <w:color w:val="0000FF"/>
                  <w:sz w:val="20"/>
                </w:rPr>
                <w:t>í</w:t>
              </w:r>
            </w:ins>
            <w:ins w:id="25" w:author="Miruška Hrabčáková" w:date="2017-03-17T10:36:00Z">
              <w:r w:rsidR="00D27142">
                <w:rPr>
                  <w:i/>
                  <w:iCs/>
                  <w:color w:val="0000FF"/>
                  <w:sz w:val="20"/>
                </w:rPr>
                <w:t xml:space="preserve"> </w:t>
              </w:r>
            </w:ins>
            <w:ins w:id="26" w:author="Miruška Hrabčáková" w:date="2017-03-17T10:40:00Z">
              <w:r w:rsidR="00D50D9D">
                <w:rPr>
                  <w:i/>
                  <w:iCs/>
                  <w:color w:val="0000FF"/>
                  <w:sz w:val="20"/>
                </w:rPr>
                <w:t>riadiaceho personálu</w:t>
              </w:r>
            </w:ins>
            <w:ins w:id="27" w:author="Miruška Hrabčáková" w:date="2017-03-17T10:36:00Z">
              <w:r w:rsidR="00D27142">
                <w:rPr>
                  <w:i/>
                  <w:iCs/>
                  <w:color w:val="0000FF"/>
                  <w:sz w:val="20"/>
                </w:rPr>
                <w:t>.</w:t>
              </w:r>
            </w:ins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28A0B" w14:textId="77777777" w:rsidR="00A919BA" w:rsidRDefault="00A919BA">
      <w:r>
        <w:separator/>
      </w:r>
    </w:p>
  </w:endnote>
  <w:endnote w:type="continuationSeparator" w:id="0">
    <w:p w14:paraId="5241C1E4" w14:textId="77777777" w:rsidR="00A919BA" w:rsidRDefault="00A9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761E98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761E98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3696023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del w:id="0" w:author="Miruška Hrabčáková" w:date="2017-03-20T10:50:00Z">
          <w:r w:rsidR="00F3096D" w:rsidDel="00761E98">
            <w:rPr>
              <w:i/>
              <w:sz w:val="20"/>
            </w:rPr>
            <w:delText>17</w:delText>
          </w:r>
        </w:del>
        <w:ins w:id="1" w:author="Miruška Hrabčáková" w:date="2017-03-20T10:50:00Z">
          <w:r w:rsidR="00761E98">
            <w:rPr>
              <w:i/>
              <w:sz w:val="20"/>
            </w:rPr>
            <w:t>21</w:t>
          </w:r>
        </w:ins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del w:id="2" w:author="Miruška Hrabčáková" w:date="2017-03-20T10:50:00Z">
          <w:r w:rsidR="00F3096D" w:rsidDel="00761E98">
            <w:rPr>
              <w:i/>
              <w:sz w:val="20"/>
            </w:rPr>
            <w:delText>2</w:delText>
          </w:r>
        </w:del>
        <w:ins w:id="3" w:author="Miruška Hrabčáková" w:date="2017-03-20T10:50:00Z">
          <w:r w:rsidR="00761E98">
            <w:rPr>
              <w:i/>
              <w:sz w:val="20"/>
            </w:rPr>
            <w:t>3</w:t>
          </w:r>
        </w:ins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del w:id="4" w:author="Miruška Hrabčáková" w:date="2017-03-20T10:50:00Z">
          <w:r w:rsidR="00F3096D" w:rsidDel="00761E98">
            <w:rPr>
              <w:i/>
              <w:sz w:val="20"/>
            </w:rPr>
            <w:delText>17</w:delText>
          </w:r>
        </w:del>
        <w:ins w:id="5" w:author="Miruška Hrabčáková" w:date="2017-03-20T10:50:00Z">
          <w:r w:rsidR="00761E98">
            <w:rPr>
              <w:i/>
              <w:sz w:val="20"/>
            </w:rPr>
            <w:t>2</w:t>
          </w:r>
        </w:ins>
        <w:ins w:id="6" w:author="Miruška Hrabčáková" w:date="2017-03-20T10:51:00Z">
          <w:r w:rsidR="00761E98">
            <w:rPr>
              <w:i/>
              <w:sz w:val="20"/>
            </w:rPr>
            <w:t>1</w:t>
          </w:r>
        </w:ins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ins w:id="7" w:author="Miruška Hrabčáková" w:date="2017-03-20T10:51:00Z">
          <w:r w:rsidR="00761E98">
            <w:rPr>
              <w:i/>
              <w:sz w:val="20"/>
            </w:rPr>
            <w:t>3</w:t>
          </w:r>
        </w:ins>
        <w:del w:id="8" w:author="Miruška Hrabčáková" w:date="2017-03-20T10:51:00Z">
          <w:r w:rsidR="00F3096D" w:rsidDel="00761E98">
            <w:rPr>
              <w:i/>
              <w:sz w:val="20"/>
            </w:rPr>
            <w:delText>2</w:delText>
          </w:r>
        </w:del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761E98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9E0A5" w14:textId="77777777" w:rsidR="00A919BA" w:rsidRDefault="00A919BA">
      <w:r>
        <w:separator/>
      </w:r>
    </w:p>
  </w:footnote>
  <w:footnote w:type="continuationSeparator" w:id="0">
    <w:p w14:paraId="4EFB5CE9" w14:textId="77777777" w:rsidR="00A919BA" w:rsidRDefault="00A91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32350"/>
    <w:rsid w:val="007328D9"/>
    <w:rsid w:val="00737940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72EC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DECD-F4AA-4570-9392-499F32ADB857}">
  <ds:schemaRefs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CDA67-B4F2-46AE-B2A3-B5392EAD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500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Miruška Hrabčáková</cp:lastModifiedBy>
  <cp:revision>10</cp:revision>
  <cp:lastPrinted>2013-03-06T13:13:00Z</cp:lastPrinted>
  <dcterms:created xsi:type="dcterms:W3CDTF">2017-02-16T10:02:00Z</dcterms:created>
  <dcterms:modified xsi:type="dcterms:W3CDTF">2017-03-20T09:51:00Z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